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0B5AAA" w14:textId="77777777" w:rsidR="008C4826" w:rsidRPr="00B96EA4" w:rsidRDefault="008C4826" w:rsidP="008C4826">
      <w:pPr>
        <w:pStyle w:val="TEBISOberschrift1Ebene"/>
      </w:pPr>
      <w:r w:rsidRPr="00B96EA4">
        <w:t>Modellversuch zur Statik</w:t>
      </w:r>
    </w:p>
    <w:p w14:paraId="5EA21136" w14:textId="77777777" w:rsidR="008C4826" w:rsidRDefault="008C4826" w:rsidP="008C4826">
      <w:pPr>
        <w:pStyle w:val="TEBISOUnterzeile"/>
      </w:pPr>
      <w:r>
        <w:t>Lösungsblatt</w:t>
      </w:r>
    </w:p>
    <w:p w14:paraId="2FF6040F" w14:textId="77777777" w:rsidR="008C4826" w:rsidRDefault="008C4826" w:rsidP="008C4826">
      <w:pPr>
        <w:pStyle w:val="TEBISIOberschrift2Ebene"/>
      </w:pPr>
      <w:commentRangeStart w:id="0"/>
      <w:r>
        <w:t>Grundbegriffe</w:t>
      </w:r>
    </w:p>
    <w:p w14:paraId="0C066F05" w14:textId="77777777" w:rsidR="008C4826" w:rsidRDefault="008C4826" w:rsidP="008C4826">
      <w:r>
        <w:t>Ausgehärteter Beton vereint auf geniale Weise zwei bedeutsame Eigenschaften. Er ist beides in einem: hart wie Stein und stabil wie Stahl. Oder etwas wissenschaftlicher ausgedrückt: Er weist eine sehr hohe Druckfestigkeit auf und dank des Armierungsstahls auch eine sehr hohe Zugfestigkeit. Was bedeutet das?</w:t>
      </w:r>
    </w:p>
    <w:p w14:paraId="6DDDD5CD" w14:textId="77777777" w:rsidR="008C4826" w:rsidRDefault="008C4826" w:rsidP="008C4826">
      <w:r>
        <w:t xml:space="preserve">Bei der </w:t>
      </w:r>
      <w:r w:rsidRPr="008C4826">
        <w:rPr>
          <w:rStyle w:val="TEBISIOWorthervorhebung"/>
        </w:rPr>
        <w:t>Druckfestigkeit</w:t>
      </w:r>
      <w:r>
        <w:t xml:space="preserve"> wird geprüft</w:t>
      </w:r>
      <w:commentRangeEnd w:id="0"/>
      <w:r>
        <w:rPr>
          <w:rStyle w:val="Kommentarzeichen"/>
        </w:rPr>
        <w:commentReference w:id="0"/>
      </w:r>
      <w:r>
        <w:t xml:space="preserve">, wie </w:t>
      </w:r>
      <w:proofErr w:type="spellStart"/>
      <w:r>
        <w:t>gross</w:t>
      </w:r>
      <w:proofErr w:type="spellEnd"/>
      <w:r>
        <w:t xml:space="preserve"> die Kraft (in N) pro mm</w:t>
      </w:r>
      <w:r w:rsidRPr="000B4A86">
        <w:rPr>
          <w:vertAlign w:val="superscript"/>
        </w:rPr>
        <w:t>2</w:t>
      </w:r>
      <w:r>
        <w:t xml:space="preserve"> ist, die auf ausgehärteten Beton ausgeübt werden kann, bis er bricht. Getestet wird das an normierten Betonwürfeln (15 cm Kantenlänge), die in einem Standardverfahren hergestellt, während 28 Tagen unter Wasser ausgehärtet und dann getestet werden.</w:t>
      </w:r>
    </w:p>
    <w:p w14:paraId="72600225" w14:textId="77777777" w:rsidR="008C4826" w:rsidRDefault="008C4826" w:rsidP="008C4826">
      <w:r>
        <w:t xml:space="preserve">(Siehe dazu: </w:t>
      </w:r>
      <w:hyperlink r:id="rId12" w:history="1">
        <w:r w:rsidRPr="009D31CC">
          <w:rPr>
            <w:rStyle w:val="Hyperlink"/>
          </w:rPr>
          <w:t>https://www.youtube.com/watch?v=Fjgpvi8igbE</w:t>
        </w:r>
      </w:hyperlink>
      <w:r>
        <w:t>)</w:t>
      </w:r>
    </w:p>
    <w:p w14:paraId="683F3C33" w14:textId="77777777" w:rsidR="008C4826" w:rsidRDefault="008C4826" w:rsidP="008C4826">
      <w:r>
        <w:t>Typische Druckfestigkeiten von Beton liegen im Bereich zwischen 20 und 100 N/mm</w:t>
      </w:r>
      <w:r w:rsidRPr="000B4A86">
        <w:rPr>
          <w:vertAlign w:val="superscript"/>
        </w:rPr>
        <w:t>2</w:t>
      </w:r>
      <w:r>
        <w:t xml:space="preserve">. Der Wert kann je nach Mischungsverhältnis, Art des verwendeten Kieses sowie weiteren Faktoren gezielt gesteuert und kontrolliert werden. Die hohe Druckfestigkeit ist für viele Anwendungen von Beton unabdingbar (z.B. für Böden, </w:t>
      </w:r>
      <w:proofErr w:type="spellStart"/>
      <w:r>
        <w:t>Strassenbeläge</w:t>
      </w:r>
      <w:proofErr w:type="spellEnd"/>
      <w:r>
        <w:t>, Brückenelemente, Säulen etc.).</w:t>
      </w:r>
    </w:p>
    <w:p w14:paraId="5CF56CFB" w14:textId="77777777" w:rsidR="008C4826" w:rsidRDefault="008C4826" w:rsidP="008C4826">
      <w:r>
        <w:t xml:space="preserve">Allerdings reicht die hohe Druckfestigkeit alleine nicht aus. Ein Betonträger beispielsweise wird auch weiteren Kräften ausgesetzt. Deshalb braucht er auch eine hohe </w:t>
      </w:r>
      <w:r w:rsidRPr="008C4826">
        <w:rPr>
          <w:rStyle w:val="TEBISIOWorthervorhebung"/>
        </w:rPr>
        <w:t>Zugfestigkeit</w:t>
      </w:r>
      <w:r>
        <w:t xml:space="preserve">! Abbildung 1 zeigt schematisch einen Betonträger, der auf zwei Stützen A und B aufliegt. Aufgrund seines Eigengewichts und einer möglichen zusätzlichen Belastung von oben, wirken Kräfte, die eine Verbiegung in Richtung der gestrichelten Linie verursachen. </w:t>
      </w:r>
    </w:p>
    <w:p w14:paraId="4E62CE12" w14:textId="77777777" w:rsidR="008C4826" w:rsidRDefault="008C4826" w:rsidP="008C4826">
      <w:r w:rsidRPr="00F57205">
        <w:rPr>
          <w:b/>
          <w:noProof/>
          <w:lang w:val="de-CH" w:eastAsia="de-CH"/>
        </w:rPr>
        <w:drawing>
          <wp:anchor distT="0" distB="0" distL="114300" distR="114300" simplePos="0" relativeHeight="251661312" behindDoc="1" locked="0" layoutInCell="1" allowOverlap="1" wp14:anchorId="5154E1F6" wp14:editId="406D8331">
            <wp:simplePos x="0" y="0"/>
            <wp:positionH relativeFrom="column">
              <wp:posOffset>37465</wp:posOffset>
            </wp:positionH>
            <wp:positionV relativeFrom="paragraph">
              <wp:posOffset>102870</wp:posOffset>
            </wp:positionV>
            <wp:extent cx="3093720" cy="1997075"/>
            <wp:effectExtent l="0" t="0" r="0" b="3175"/>
            <wp:wrapTight wrapText="bothSides">
              <wp:wrapPolygon edited="0">
                <wp:start x="0" y="0"/>
                <wp:lineTo x="0" y="21428"/>
                <wp:lineTo x="21414" y="21428"/>
                <wp:lineTo x="21414"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93720" cy="19970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F88702A" w14:textId="77777777" w:rsidR="008C4826" w:rsidRPr="008E4657" w:rsidRDefault="008C4826" w:rsidP="008C4826">
      <w:pPr>
        <w:pStyle w:val="TEBISIOAbbilungslegende"/>
      </w:pPr>
      <w:r w:rsidRPr="008E4657">
        <w:t xml:space="preserve">Abbildung </w:t>
      </w:r>
      <w:r>
        <w:t>1 Betonträger auf zwei Stützen</w:t>
      </w:r>
      <w:r w:rsidRPr="008E4657">
        <w:t xml:space="preserve"> (Quelle: </w:t>
      </w:r>
      <w:r w:rsidR="00726CC8" w:rsidRPr="001C1EED">
        <w:fldChar w:fldCharType="begin"/>
      </w:r>
      <w:r w:rsidR="00726CC8" w:rsidRPr="001C1EED">
        <w:instrText xml:space="preserve"> HYPERLINK "https://www.bauformeln.de/statik/traeger-auf-zwei-stuetzen/" </w:instrText>
      </w:r>
      <w:r w:rsidR="00726CC8" w:rsidRPr="001C1EED">
        <w:fldChar w:fldCharType="separate"/>
      </w:r>
      <w:r w:rsidRPr="001C1EED">
        <w:rPr>
          <w:rPrChange w:id="1" w:author="Hägni, Ernest (SekAL)" w:date="2021-05-05T09:28:00Z">
            <w:rPr>
              <w:rStyle w:val="Hyperlink"/>
            </w:rPr>
          </w:rPrChange>
        </w:rPr>
        <w:t>https://www.bauformeln.de/statik/traeger-auf-zwei-stuetzen/</w:t>
      </w:r>
      <w:r w:rsidR="00726CC8" w:rsidRPr="001C1EED">
        <w:rPr>
          <w:rPrChange w:id="2" w:author="Hägni, Ernest (SekAL)" w:date="2021-05-05T09:28:00Z">
            <w:rPr>
              <w:rStyle w:val="Hyperlink"/>
            </w:rPr>
          </w:rPrChange>
        </w:rPr>
        <w:fldChar w:fldCharType="end"/>
      </w:r>
      <w:r w:rsidRPr="001C1EED">
        <w:t>)</w:t>
      </w:r>
    </w:p>
    <w:p w14:paraId="7043DD1D" w14:textId="77777777" w:rsidR="008C4826" w:rsidRDefault="008C4826" w:rsidP="008C4826">
      <w:pPr>
        <w:pStyle w:val="Listenabsatz"/>
        <w:ind w:left="284" w:hanging="284"/>
        <w:rPr>
          <w:b/>
        </w:rPr>
      </w:pPr>
    </w:p>
    <w:p w14:paraId="768683EA" w14:textId="77777777" w:rsidR="008C4826" w:rsidRDefault="008C4826" w:rsidP="008C4826">
      <w:pPr>
        <w:pStyle w:val="Listenabsatz"/>
        <w:ind w:left="284" w:hanging="284"/>
      </w:pPr>
    </w:p>
    <w:p w14:paraId="217F94E1" w14:textId="77777777" w:rsidR="008C4826" w:rsidRDefault="008C4826" w:rsidP="008C4826">
      <w:pPr>
        <w:pStyle w:val="Listenabsatz"/>
        <w:ind w:left="284" w:hanging="284"/>
      </w:pPr>
    </w:p>
    <w:p w14:paraId="367F52BB" w14:textId="77777777" w:rsidR="008C4826" w:rsidRDefault="008C4826" w:rsidP="008C4826">
      <w:pPr>
        <w:pStyle w:val="Listenabsatz"/>
        <w:ind w:left="284" w:hanging="284"/>
      </w:pPr>
    </w:p>
    <w:p w14:paraId="4D95A55A" w14:textId="77777777" w:rsidR="008C4826" w:rsidRDefault="008C4826" w:rsidP="008C4826">
      <w:pPr>
        <w:pStyle w:val="Listenabsatz"/>
        <w:ind w:left="284" w:hanging="284"/>
      </w:pPr>
    </w:p>
    <w:p w14:paraId="00F54A3C" w14:textId="77777777" w:rsidR="008C4826" w:rsidRDefault="008C4826" w:rsidP="008C4826">
      <w:pPr>
        <w:pStyle w:val="Listenabsatz"/>
        <w:ind w:left="284" w:hanging="284"/>
      </w:pPr>
    </w:p>
    <w:p w14:paraId="5D2D9FC9" w14:textId="77777777" w:rsidR="008C4826" w:rsidRDefault="008C4826" w:rsidP="008C4826">
      <w:pPr>
        <w:pStyle w:val="Listenabsatz"/>
        <w:ind w:left="284" w:hanging="284"/>
      </w:pPr>
    </w:p>
    <w:p w14:paraId="3A57C082" w14:textId="77777777" w:rsidR="008C4826" w:rsidRDefault="008C4826" w:rsidP="008C4826">
      <w:pPr>
        <w:pStyle w:val="Listenabsatz"/>
        <w:ind w:left="284" w:hanging="284"/>
      </w:pPr>
    </w:p>
    <w:p w14:paraId="5380FC0A" w14:textId="77777777" w:rsidR="008C4826" w:rsidRDefault="008C4826" w:rsidP="008C4826">
      <w:r>
        <w:t>Verbiegungen dieser Art führen zu Druck- und Zugkräften im Innern des Betonträgers, wie z.B. in Abbildung 2 modellhaft dargestellt.</w:t>
      </w:r>
    </w:p>
    <w:p w14:paraId="1651EA0C" w14:textId="77777777" w:rsidR="008C4826" w:rsidRDefault="008C4826" w:rsidP="008C4826">
      <w:pPr>
        <w:pStyle w:val="Listenabsatz"/>
        <w:ind w:left="0"/>
      </w:pPr>
      <w:r>
        <w:rPr>
          <w:noProof/>
          <w:lang w:val="de-CH" w:eastAsia="de-CH"/>
        </w:rPr>
        <w:drawing>
          <wp:anchor distT="0" distB="0" distL="114300" distR="114300" simplePos="0" relativeHeight="251662336" behindDoc="1" locked="0" layoutInCell="1" allowOverlap="1" wp14:anchorId="444ECD10" wp14:editId="1E1DA59F">
            <wp:simplePos x="0" y="0"/>
            <wp:positionH relativeFrom="column">
              <wp:posOffset>37465</wp:posOffset>
            </wp:positionH>
            <wp:positionV relativeFrom="paragraph">
              <wp:posOffset>40640</wp:posOffset>
            </wp:positionV>
            <wp:extent cx="3139440" cy="1619885"/>
            <wp:effectExtent l="0" t="0" r="0" b="0"/>
            <wp:wrapTight wrapText="bothSides">
              <wp:wrapPolygon edited="0">
                <wp:start x="19791" y="254"/>
                <wp:lineTo x="5898" y="2540"/>
                <wp:lineTo x="4850" y="3048"/>
                <wp:lineTo x="4850" y="4826"/>
                <wp:lineTo x="1180" y="5080"/>
                <wp:lineTo x="393" y="5842"/>
                <wp:lineTo x="393" y="17273"/>
                <wp:lineTo x="4587" y="20321"/>
                <wp:lineTo x="4850" y="20829"/>
                <wp:lineTo x="5505" y="20829"/>
                <wp:lineTo x="5636" y="20321"/>
                <wp:lineTo x="8650" y="17019"/>
                <wp:lineTo x="14942" y="17019"/>
                <wp:lineTo x="21102" y="14987"/>
                <wp:lineTo x="21102" y="12955"/>
                <wp:lineTo x="20709" y="254"/>
                <wp:lineTo x="19791" y="254"/>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_Druck-Zug-im-Traeger.png"/>
                    <pic:cNvPicPr/>
                  </pic:nvPicPr>
                  <pic:blipFill>
                    <a:blip r:embed="rId14">
                      <a:extLst>
                        <a:ext uri="{28A0092B-C50C-407E-A947-70E740481C1C}">
                          <a14:useLocalDpi xmlns:a14="http://schemas.microsoft.com/office/drawing/2010/main" val="0"/>
                        </a:ext>
                      </a:extLst>
                    </a:blip>
                    <a:stretch>
                      <a:fillRect/>
                    </a:stretch>
                  </pic:blipFill>
                  <pic:spPr>
                    <a:xfrm>
                      <a:off x="0" y="0"/>
                      <a:ext cx="3139440" cy="1619885"/>
                    </a:xfrm>
                    <a:prstGeom prst="rect">
                      <a:avLst/>
                    </a:prstGeom>
                  </pic:spPr>
                </pic:pic>
              </a:graphicData>
            </a:graphic>
            <wp14:sizeRelH relativeFrom="margin">
              <wp14:pctWidth>0</wp14:pctWidth>
            </wp14:sizeRelH>
            <wp14:sizeRelV relativeFrom="margin">
              <wp14:pctHeight>0</wp14:pctHeight>
            </wp14:sizeRelV>
          </wp:anchor>
        </w:drawing>
      </w:r>
    </w:p>
    <w:p w14:paraId="5F8C7CBD" w14:textId="77777777" w:rsidR="008C4826" w:rsidRDefault="008C4826" w:rsidP="008C4826">
      <w:pPr>
        <w:pStyle w:val="Listenabsatz"/>
        <w:ind w:left="0"/>
      </w:pPr>
    </w:p>
    <w:p w14:paraId="2B9A4936" w14:textId="77777777" w:rsidR="008C4826" w:rsidRDefault="008C4826" w:rsidP="008C4826">
      <w:pPr>
        <w:pStyle w:val="TEBISIOAbbilungslegende"/>
      </w:pPr>
      <w:r>
        <w:t xml:space="preserve">Abbildung 2: Zug und Druckkräfte in einem belasteten Betonträger (hier nur einseitig verankert) (Quelle: </w:t>
      </w:r>
      <w:hyperlink r:id="rId15" w:history="1">
        <w:r w:rsidRPr="009D31CC">
          <w:rPr>
            <w:rStyle w:val="Hyperlink"/>
          </w:rPr>
          <w:t>https://www.wikiwand.com/de/Mechanische_Spannung</w:t>
        </w:r>
      </w:hyperlink>
    </w:p>
    <w:p w14:paraId="58F75B55" w14:textId="77777777" w:rsidR="008C4826" w:rsidRPr="00F57205" w:rsidRDefault="008C4826" w:rsidP="008C4826">
      <w:pPr>
        <w:pStyle w:val="Listenabsatz"/>
        <w:ind w:left="284" w:hanging="284"/>
      </w:pPr>
    </w:p>
    <w:p w14:paraId="2477A6FE" w14:textId="77777777" w:rsidR="008C4826" w:rsidRDefault="008C4826" w:rsidP="008C4826">
      <w:pPr>
        <w:pStyle w:val="Listenabsatz"/>
        <w:ind w:left="284" w:hanging="284"/>
      </w:pPr>
    </w:p>
    <w:p w14:paraId="1D4E3352" w14:textId="5BE563A7" w:rsidR="008C4826" w:rsidRDefault="008C4826" w:rsidP="008C4826">
      <w:pPr>
        <w:pStyle w:val="Listenabsatz"/>
        <w:ind w:left="284" w:hanging="284"/>
      </w:pPr>
    </w:p>
    <w:p w14:paraId="0A2CD424" w14:textId="77777777" w:rsidR="008C4826" w:rsidRDefault="008C4826" w:rsidP="008C4826">
      <w:pPr>
        <w:pStyle w:val="Listenabsatz"/>
        <w:ind w:left="284" w:hanging="284"/>
      </w:pPr>
    </w:p>
    <w:p w14:paraId="5C138A7C" w14:textId="77777777" w:rsidR="008C4826" w:rsidRDefault="008C4826" w:rsidP="008C4826">
      <w:pPr>
        <w:pStyle w:val="Listenabsatz"/>
        <w:ind w:left="284" w:hanging="284"/>
      </w:pPr>
    </w:p>
    <w:p w14:paraId="74B48BA3" w14:textId="77777777" w:rsidR="008C4826" w:rsidRDefault="008C4826" w:rsidP="008C4826">
      <w:r>
        <w:t xml:space="preserve">Nun ist es aber so, dass Beton keine hohe Zugfestigkeit aufweist. Sie beträgt nur ca. 10% des Wertes der Druckfestigkeit. Das </w:t>
      </w:r>
      <w:proofErr w:type="spellStart"/>
      <w:r>
        <w:t>heisst</w:t>
      </w:r>
      <w:proofErr w:type="spellEnd"/>
      <w:r>
        <w:t xml:space="preserve">: Einfacher Beton ist nicht belastbar, sobald Kräfte in Richtung einer Verbiegung wirken. Deshalb muss der Beton für diese Zwecke verstärkt werden. Dies geschieht meistens durch </w:t>
      </w:r>
      <w:r w:rsidRPr="008C4826">
        <w:rPr>
          <w:rStyle w:val="TEBISIOWorthervorhebung"/>
        </w:rPr>
        <w:t>Armierung</w:t>
      </w:r>
      <w:r>
        <w:rPr>
          <w:b/>
        </w:rPr>
        <w:t xml:space="preserve"> </w:t>
      </w:r>
      <w:r w:rsidRPr="00753BA7">
        <w:t>oder</w:t>
      </w:r>
      <w:r>
        <w:rPr>
          <w:b/>
        </w:rPr>
        <w:t xml:space="preserve"> </w:t>
      </w:r>
      <w:r w:rsidRPr="008C4826">
        <w:rPr>
          <w:rStyle w:val="TEBISIOWorthervorhebung"/>
        </w:rPr>
        <w:t>Bewehrung</w:t>
      </w:r>
      <w:r>
        <w:rPr>
          <w:b/>
        </w:rPr>
        <w:t xml:space="preserve"> </w:t>
      </w:r>
      <w:r w:rsidRPr="00753BA7">
        <w:t>mit Stahl</w:t>
      </w:r>
      <w:r>
        <w:t>. Denn Stahl weist eine hohe Zugfestigkeit auf.</w:t>
      </w:r>
    </w:p>
    <w:p w14:paraId="27ADF1C2" w14:textId="77777777" w:rsidR="008C4826" w:rsidRPr="00F66549" w:rsidRDefault="008C4826" w:rsidP="008C4826">
      <w:pPr>
        <w:pStyle w:val="TEBISIOberschrift2Ebene"/>
      </w:pPr>
      <w:r w:rsidRPr="008C4826">
        <w:lastRenderedPageBreak/>
        <w:t>Modellversuch</w:t>
      </w:r>
      <w:r>
        <w:t xml:space="preserve"> </w:t>
      </w:r>
      <w:r w:rsidRPr="00F66549">
        <w:t>(Idee und Bilder Deniz Tokdemir)</w:t>
      </w:r>
    </w:p>
    <w:p w14:paraId="572079D7" w14:textId="77777777" w:rsidR="008C4826" w:rsidRDefault="008C4826" w:rsidP="008C4826">
      <w:pPr>
        <w:pStyle w:val="Listenabsatz"/>
        <w:ind w:left="0"/>
      </w:pPr>
    </w:p>
    <w:p w14:paraId="13EF0932" w14:textId="77777777" w:rsidR="008C4826" w:rsidRPr="008C4826" w:rsidRDefault="008C4826" w:rsidP="008C4826">
      <w:pPr>
        <w:rPr>
          <w:rStyle w:val="TEBISIOWorthervorhebung"/>
        </w:rPr>
      </w:pPr>
      <w:r w:rsidRPr="008C4826">
        <w:rPr>
          <w:rStyle w:val="TEBISIOWorthervorhebung"/>
        </w:rPr>
        <w:t>Material:</w:t>
      </w:r>
    </w:p>
    <w:p w14:paraId="54407FB5" w14:textId="77777777" w:rsidR="008C4826" w:rsidRDefault="008C4826" w:rsidP="008C4826">
      <w:pPr>
        <w:pStyle w:val="TEBISOAufzhlung"/>
      </w:pPr>
      <w:r>
        <w:t>2 Auflagen</w:t>
      </w:r>
    </w:p>
    <w:p w14:paraId="4970139A" w14:textId="77777777" w:rsidR="008C4826" w:rsidRDefault="008C4826" w:rsidP="008C4826">
      <w:pPr>
        <w:pStyle w:val="TEBISOAufzhlung"/>
      </w:pPr>
      <w:r>
        <w:t xml:space="preserve">Schaumstoffmatten unterschiedlicher </w:t>
      </w:r>
      <w:proofErr w:type="spellStart"/>
      <w:r>
        <w:t>Grösse</w:t>
      </w:r>
      <w:proofErr w:type="spellEnd"/>
    </w:p>
    <w:p w14:paraId="6BACD468" w14:textId="77777777" w:rsidR="008C4826" w:rsidRDefault="008C4826" w:rsidP="008C4826">
      <w:pPr>
        <w:pStyle w:val="TEBISOAufzhlung"/>
      </w:pPr>
      <w:r>
        <w:t>Ausreichend Klebeband</w:t>
      </w:r>
    </w:p>
    <w:p w14:paraId="605D9556" w14:textId="77777777" w:rsidR="008C4826" w:rsidRDefault="008C4826" w:rsidP="008C4826">
      <w:pPr>
        <w:pStyle w:val="TEBISOAufzhlung"/>
      </w:pPr>
      <w:r>
        <w:t>Alternativ ev. auch Schnur oder geflochtenes Gewebe</w:t>
      </w:r>
    </w:p>
    <w:p w14:paraId="0136F251" w14:textId="77777777" w:rsidR="008C4826" w:rsidRDefault="008C4826" w:rsidP="008C4826">
      <w:pPr>
        <w:pStyle w:val="Listenabsatz"/>
        <w:ind w:left="0"/>
      </w:pPr>
    </w:p>
    <w:p w14:paraId="33FABA62" w14:textId="77777777" w:rsidR="008C4826" w:rsidRPr="008C4826" w:rsidRDefault="008C4826" w:rsidP="008C4826">
      <w:pPr>
        <w:rPr>
          <w:rStyle w:val="TEBISIOWorthervorhebung"/>
        </w:rPr>
      </w:pPr>
      <w:r w:rsidRPr="008C4826">
        <w:rPr>
          <w:rStyle w:val="TEBISIOWorthervorhebung"/>
        </w:rPr>
        <w:t>Auftrag:</w:t>
      </w:r>
    </w:p>
    <w:p w14:paraId="34CD1AD8" w14:textId="77777777" w:rsidR="008C4826" w:rsidRDefault="008C4826" w:rsidP="008C4826">
      <w:pPr>
        <w:pStyle w:val="TEBISIONummerierung"/>
      </w:pPr>
      <w:r>
        <w:t>Verstärkt eine Schaustoffmatte mit Hilfe des Klebebandes so, dass die Schaumstoffmatte ein Buch tragen kann:</w:t>
      </w:r>
    </w:p>
    <w:p w14:paraId="3B8B9C42" w14:textId="77777777" w:rsidR="008C4826" w:rsidRDefault="008C4826" w:rsidP="008C4826"/>
    <w:tbl>
      <w:tblPr>
        <w:tblStyle w:val="Tabellenraster"/>
        <w:tblW w:w="0" w:type="auto"/>
        <w:tblLook w:val="04A0" w:firstRow="1" w:lastRow="0" w:firstColumn="1" w:lastColumn="0" w:noHBand="0" w:noVBand="1"/>
      </w:tblPr>
      <w:tblGrid>
        <w:gridCol w:w="3015"/>
        <w:gridCol w:w="3027"/>
        <w:gridCol w:w="3014"/>
      </w:tblGrid>
      <w:tr w:rsidR="008C4826" w14:paraId="249B5932" w14:textId="77777777" w:rsidTr="006712C3">
        <w:tc>
          <w:tcPr>
            <w:tcW w:w="3018" w:type="dxa"/>
          </w:tcPr>
          <w:p w14:paraId="75F6729E" w14:textId="77777777" w:rsidR="008C4826" w:rsidRDefault="008C4826" w:rsidP="006712C3">
            <w:pPr>
              <w:pStyle w:val="Listenabsatz"/>
              <w:ind w:left="0"/>
            </w:pPr>
            <w:r w:rsidRPr="00F66549">
              <w:rPr>
                <w:noProof/>
                <w:lang w:val="de-CH" w:eastAsia="de-CH"/>
              </w:rPr>
              <w:drawing>
                <wp:inline distT="0" distB="0" distL="0" distR="0" wp14:anchorId="72679130" wp14:editId="0A39C2C5">
                  <wp:extent cx="1783080" cy="1334103"/>
                  <wp:effectExtent l="0" t="0" r="762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5709" cy="1365998"/>
                          </a:xfrm>
                          <a:prstGeom prst="rect">
                            <a:avLst/>
                          </a:prstGeom>
                          <a:noFill/>
                          <a:ln>
                            <a:noFill/>
                          </a:ln>
                        </pic:spPr>
                      </pic:pic>
                    </a:graphicData>
                  </a:graphic>
                </wp:inline>
              </w:drawing>
            </w:r>
          </w:p>
        </w:tc>
        <w:tc>
          <w:tcPr>
            <w:tcW w:w="3019" w:type="dxa"/>
          </w:tcPr>
          <w:p w14:paraId="0A980971" w14:textId="77777777" w:rsidR="008C4826" w:rsidRDefault="008C4826" w:rsidP="006712C3">
            <w:pPr>
              <w:pStyle w:val="Listenabsatz"/>
              <w:ind w:left="0"/>
            </w:pPr>
            <w:r w:rsidRPr="00F66549">
              <w:rPr>
                <w:noProof/>
                <w:lang w:val="de-CH" w:eastAsia="de-CH"/>
              </w:rPr>
              <w:drawing>
                <wp:inline distT="0" distB="0" distL="0" distR="0" wp14:anchorId="64F1BB6F" wp14:editId="28B0702F">
                  <wp:extent cx="1798967" cy="13335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13228" cy="1344071"/>
                          </a:xfrm>
                          <a:prstGeom prst="rect">
                            <a:avLst/>
                          </a:prstGeom>
                          <a:noFill/>
                          <a:ln>
                            <a:noFill/>
                          </a:ln>
                        </pic:spPr>
                      </pic:pic>
                    </a:graphicData>
                  </a:graphic>
                </wp:inline>
              </w:drawing>
            </w:r>
          </w:p>
        </w:tc>
        <w:tc>
          <w:tcPr>
            <w:tcW w:w="3019" w:type="dxa"/>
          </w:tcPr>
          <w:p w14:paraId="05AEF937" w14:textId="77777777" w:rsidR="008C4826" w:rsidRDefault="008C4826" w:rsidP="006712C3">
            <w:pPr>
              <w:pStyle w:val="Listenabsatz"/>
              <w:ind w:left="0"/>
            </w:pPr>
            <w:r w:rsidRPr="00E33D75">
              <w:rPr>
                <w:noProof/>
                <w:lang w:val="de-CH" w:eastAsia="de-CH"/>
              </w:rPr>
              <w:drawing>
                <wp:inline distT="0" distB="0" distL="0" distR="0" wp14:anchorId="13CC9345" wp14:editId="2A3A6987">
                  <wp:extent cx="1782274" cy="1333500"/>
                  <wp:effectExtent l="0" t="0" r="889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99971" cy="1346741"/>
                          </a:xfrm>
                          <a:prstGeom prst="rect">
                            <a:avLst/>
                          </a:prstGeom>
                          <a:noFill/>
                          <a:ln>
                            <a:noFill/>
                          </a:ln>
                        </pic:spPr>
                      </pic:pic>
                    </a:graphicData>
                  </a:graphic>
                </wp:inline>
              </w:drawing>
            </w:r>
          </w:p>
        </w:tc>
      </w:tr>
      <w:tr w:rsidR="008C4826" w14:paraId="75571EE7" w14:textId="77777777" w:rsidTr="006712C3">
        <w:tc>
          <w:tcPr>
            <w:tcW w:w="3018" w:type="dxa"/>
          </w:tcPr>
          <w:p w14:paraId="76B99F10" w14:textId="77777777" w:rsidR="008C4826" w:rsidRDefault="008C4826" w:rsidP="008C4826">
            <w:r>
              <w:t>Unbelastet, ohne „Armierung“</w:t>
            </w:r>
          </w:p>
        </w:tc>
        <w:tc>
          <w:tcPr>
            <w:tcW w:w="3019" w:type="dxa"/>
          </w:tcPr>
          <w:p w14:paraId="4A182917" w14:textId="77777777" w:rsidR="008C4826" w:rsidRDefault="008C4826" w:rsidP="008C4826">
            <w:r>
              <w:t>Belastet, ohne „Armierung“</w:t>
            </w:r>
          </w:p>
        </w:tc>
        <w:tc>
          <w:tcPr>
            <w:tcW w:w="3019" w:type="dxa"/>
          </w:tcPr>
          <w:p w14:paraId="1BED3000" w14:textId="77777777" w:rsidR="008C4826" w:rsidRDefault="008C4826" w:rsidP="008C4826">
            <w:r>
              <w:t>Belastet, mit „Armierung“</w:t>
            </w:r>
          </w:p>
        </w:tc>
      </w:tr>
    </w:tbl>
    <w:p w14:paraId="1792B3D6" w14:textId="76588FF1" w:rsidR="008C4826" w:rsidRDefault="008C4826" w:rsidP="008C4826">
      <w:pPr>
        <w:ind w:left="360"/>
      </w:pPr>
    </w:p>
    <w:p w14:paraId="3E96FBB3" w14:textId="77777777" w:rsidR="008C4826" w:rsidRDefault="008C4826" w:rsidP="008C4826">
      <w:pPr>
        <w:ind w:left="360"/>
      </w:pPr>
    </w:p>
    <w:p w14:paraId="5FAF3E68" w14:textId="42A0FE5E" w:rsidR="008C4826" w:rsidRDefault="008C4826" w:rsidP="008C4826">
      <w:pPr>
        <w:pStyle w:val="TEBISIONummerierung"/>
      </w:pPr>
      <w:r>
        <w:t>Vergleicht eure Lösung mit der Lösung anderer Gruppen. Warum funktioniert das überhaupt? Welche Lösung funktioniert besser? Welche schlechter? Argumentieren sie unter Verwendung des Begriffs Zugfestigkeit.</w:t>
      </w:r>
    </w:p>
    <w:p w14:paraId="60FA007C" w14:textId="77777777" w:rsidR="008C4826" w:rsidRPr="008C4826" w:rsidRDefault="008C4826" w:rsidP="008C4826">
      <w:pPr>
        <w:pStyle w:val="TebisioeingerckterAbsatz"/>
        <w:rPr>
          <w:color w:val="FF0000"/>
        </w:rPr>
      </w:pPr>
      <w:r w:rsidRPr="008C4826">
        <w:rPr>
          <w:color w:val="FF0000"/>
        </w:rPr>
        <w:t>Individuelle Lösungen. Entscheidend sind folgende Erkenntnisse:</w:t>
      </w:r>
    </w:p>
    <w:p w14:paraId="71F173AE" w14:textId="77777777" w:rsidR="008C4826" w:rsidRPr="008C4826" w:rsidRDefault="008C4826" w:rsidP="008C4826">
      <w:pPr>
        <w:pStyle w:val="TebisioeingerckterAbsatz"/>
        <w:rPr>
          <w:color w:val="FF0000"/>
        </w:rPr>
      </w:pPr>
      <w:r w:rsidRPr="008C4826">
        <w:rPr>
          <w:color w:val="FF0000"/>
        </w:rPr>
        <w:t>Das Klebeband weist eine hohe Zugfestigkeit auf und kann diese in gewissem Sinn „auf die Schaumstoffmatte übertragen“. Dazu muss das Klebeband aber recht satt um den Schaumstoff gewickelt werden. Wenn das Klebeband gut am Schaumstoff klebt (was allerdings meistens nicht der Fall ist) würde es ausreichen, das Klebeband nur unten an der Matte anzukleben.</w:t>
      </w:r>
    </w:p>
    <w:p w14:paraId="56EFC3DC" w14:textId="77777777" w:rsidR="008C4826" w:rsidRPr="008C4826" w:rsidRDefault="008C4826" w:rsidP="008C4826">
      <w:pPr>
        <w:pStyle w:val="TebisioeingerckterAbsatz"/>
        <w:rPr>
          <w:color w:val="FF0000"/>
        </w:rPr>
      </w:pPr>
      <w:r w:rsidRPr="008C4826">
        <w:rPr>
          <w:color w:val="FF0000"/>
        </w:rPr>
        <w:t>Eine rasterartige Umwicklung bringt Stabilität in beide Richtungen.</w:t>
      </w:r>
    </w:p>
    <w:p w14:paraId="4739AD42" w14:textId="77777777" w:rsidR="008C4826" w:rsidRPr="008C4826" w:rsidRDefault="008C4826" w:rsidP="008C4826">
      <w:pPr>
        <w:pStyle w:val="TebisioeingerckterAbsatz"/>
        <w:rPr>
          <w:color w:val="FF0000"/>
        </w:rPr>
      </w:pPr>
      <w:r w:rsidRPr="008C4826">
        <w:rPr>
          <w:color w:val="FF0000"/>
        </w:rPr>
        <w:t>Eine engmaschige Umwicklung bringt mehr Stabilität, bedeutet aber auch mehr Aufwand (Auch in der Realität braucht es eine Kosten-Nutzen-Analyse um festzustellen, wie viel Armierungsstahl eingebaut werden muss.)</w:t>
      </w:r>
    </w:p>
    <w:p w14:paraId="0AB88AC1" w14:textId="77777777" w:rsidR="008C4826" w:rsidRDefault="008C4826" w:rsidP="008C4826">
      <w:pPr>
        <w:pStyle w:val="Listenabsatz"/>
      </w:pPr>
    </w:p>
    <w:p w14:paraId="64AFD66B" w14:textId="77777777" w:rsidR="008C4826" w:rsidRDefault="008C4826" w:rsidP="008C4826">
      <w:pPr>
        <w:pStyle w:val="TEBISIONummerierung"/>
      </w:pPr>
      <w:r>
        <w:t>Denkt an euren eigenen Betonträger zurück, den ihr selbst gegossen habt. Welche Art von Armierung müsste man an welcher Stelle in den Beton einbauen, damit ein möglichst stabiler und belastbarer Betonträger entsteht? Diese Überlegungen helfen euch dann bei der Hypothesenformulierung im Arbeitsblatt 2.4.</w:t>
      </w:r>
    </w:p>
    <w:p w14:paraId="48C1AB93" w14:textId="77777777" w:rsidR="008C4826" w:rsidRPr="008C4826" w:rsidRDefault="008C4826" w:rsidP="008C4826">
      <w:pPr>
        <w:pStyle w:val="TebisioeingerckterAbsatz"/>
        <w:rPr>
          <w:color w:val="FF0000"/>
        </w:rPr>
      </w:pPr>
      <w:r w:rsidRPr="008C4826">
        <w:rPr>
          <w:color w:val="FF0000"/>
        </w:rPr>
        <w:t>Am besten wird der Armierungsstahl oder ein sehr zugfestes Gewebe im unteren Drittel des Trägers eingebaut. Die Zugkräfte treten unterhalb der Mitte auf und werden nach unten immer stärker. Die Armierung darf jedoch auch nicht ganz unten eingelegt werden, da der Stahl vollständig von Beton umhüllt sein muss, damit er nicht korrodiert.</w:t>
      </w:r>
    </w:p>
    <w:p w14:paraId="48E00509" w14:textId="77777777" w:rsidR="008C4826" w:rsidRDefault="008C4826" w:rsidP="008C4826">
      <w:pPr>
        <w:pStyle w:val="Listenabsatz"/>
        <w:ind w:left="284" w:hanging="284"/>
      </w:pPr>
    </w:p>
    <w:p w14:paraId="552E13EB" w14:textId="77777777" w:rsidR="008C4826" w:rsidRDefault="008C4826" w:rsidP="008C4826">
      <w:pPr>
        <w:pStyle w:val="Listenabsatz"/>
        <w:ind w:left="284" w:hanging="284"/>
      </w:pPr>
    </w:p>
    <w:p w14:paraId="5E434AEE" w14:textId="36A60673" w:rsidR="008C4826" w:rsidRPr="00027183" w:rsidRDefault="001C1EED" w:rsidP="001C1EED">
      <w:pPr>
        <w:pStyle w:val="TEBISIOAbbilungslegende"/>
        <w:rPr>
          <w:ins w:id="3" w:author="Hägni, Ernest (SekAL)" w:date="2021-05-05T09:29:00Z"/>
          <w:color w:val="808080" w:themeColor="background1" w:themeShade="80"/>
        </w:rPr>
      </w:pPr>
      <w:ins w:id="4" w:author="Hägni, Ernest (SekAL)" w:date="2021-05-05T09:29:00Z">
        <w:r w:rsidRPr="00027183">
          <w:rPr>
            <w:color w:val="808080" w:themeColor="background1" w:themeShade="80"/>
          </w:rPr>
          <w:t>Abbildungen:</w:t>
        </w:r>
      </w:ins>
    </w:p>
    <w:p w14:paraId="1A5230BD" w14:textId="3C05CA54" w:rsidR="001C1EED" w:rsidRPr="00027183" w:rsidRDefault="001C1EED" w:rsidP="001C1EED">
      <w:pPr>
        <w:pStyle w:val="TEBISIOAbbilungslegende"/>
        <w:rPr>
          <w:ins w:id="5" w:author="Hägni, Ernest (SekAL)" w:date="2021-05-05T09:29:00Z"/>
          <w:color w:val="808080" w:themeColor="background1" w:themeShade="80"/>
        </w:rPr>
      </w:pPr>
      <w:ins w:id="6" w:author="Hägni, Ernest (SekAL)" w:date="2021-05-05T09:29:00Z">
        <w:r w:rsidRPr="00027183">
          <w:rPr>
            <w:color w:val="808080" w:themeColor="background1" w:themeShade="80"/>
          </w:rPr>
          <w:t xml:space="preserve">-Ohne Armierung: Michaela </w:t>
        </w:r>
        <w:proofErr w:type="spellStart"/>
        <w:r w:rsidRPr="00027183">
          <w:rPr>
            <w:color w:val="808080" w:themeColor="background1" w:themeShade="80"/>
          </w:rPr>
          <w:t>Götsch</w:t>
        </w:r>
        <w:proofErr w:type="spellEnd"/>
        <w:r w:rsidRPr="00027183">
          <w:rPr>
            <w:color w:val="808080" w:themeColor="background1" w:themeShade="80"/>
          </w:rPr>
          <w:t>, 2020</w:t>
        </w:r>
      </w:ins>
    </w:p>
    <w:p w14:paraId="452FC04C" w14:textId="6766AD55" w:rsidR="001C1EED" w:rsidRPr="00027183" w:rsidRDefault="001C1EED" w:rsidP="001C1EED">
      <w:pPr>
        <w:pStyle w:val="TEBISIOAbbilungslegende"/>
        <w:rPr>
          <w:ins w:id="7" w:author="Hägni, Ernest (SekAL)" w:date="2021-05-05T09:30:00Z"/>
          <w:color w:val="808080" w:themeColor="background1" w:themeShade="80"/>
        </w:rPr>
      </w:pPr>
      <w:ins w:id="8" w:author="Hägni, Ernest (SekAL)" w:date="2021-05-05T09:30:00Z">
        <w:r w:rsidRPr="00027183">
          <w:rPr>
            <w:color w:val="808080" w:themeColor="background1" w:themeShade="80"/>
          </w:rPr>
          <w:t>-</w:t>
        </w:r>
      </w:ins>
      <w:ins w:id="9" w:author="Hägni, Ernest (SekAL)" w:date="2021-05-05T09:29:00Z">
        <w:r w:rsidRPr="00027183">
          <w:rPr>
            <w:color w:val="808080" w:themeColor="background1" w:themeShade="80"/>
          </w:rPr>
          <w:t>Ohne Armierung</w:t>
        </w:r>
      </w:ins>
      <w:ins w:id="10" w:author="Hägni, Ernest (SekAL)" w:date="2021-05-05T09:30:00Z">
        <w:r w:rsidRPr="00027183">
          <w:rPr>
            <w:color w:val="808080" w:themeColor="background1" w:themeShade="80"/>
          </w:rPr>
          <w:t xml:space="preserve"> belastet </w:t>
        </w:r>
      </w:ins>
      <w:ins w:id="11" w:author="Hägni, Ernest (SekAL)" w:date="2021-05-05T09:29:00Z">
        <w:r w:rsidRPr="00027183">
          <w:rPr>
            <w:color w:val="808080" w:themeColor="background1" w:themeShade="80"/>
          </w:rPr>
          <w:t xml:space="preserve">: Michaela </w:t>
        </w:r>
        <w:proofErr w:type="spellStart"/>
        <w:r w:rsidRPr="00027183">
          <w:rPr>
            <w:color w:val="808080" w:themeColor="background1" w:themeShade="80"/>
          </w:rPr>
          <w:t>Götsch</w:t>
        </w:r>
        <w:proofErr w:type="spellEnd"/>
        <w:r w:rsidRPr="00027183">
          <w:rPr>
            <w:color w:val="808080" w:themeColor="background1" w:themeShade="80"/>
          </w:rPr>
          <w:t>, 2020</w:t>
        </w:r>
      </w:ins>
    </w:p>
    <w:p w14:paraId="69148CA3" w14:textId="252ABCCD" w:rsidR="001C1EED" w:rsidRPr="00027183" w:rsidRDefault="001C1EED" w:rsidP="001C1EED">
      <w:pPr>
        <w:pStyle w:val="TEBISIOAbbilungslegende"/>
        <w:rPr>
          <w:color w:val="808080" w:themeColor="background1" w:themeShade="80"/>
        </w:rPr>
      </w:pPr>
      <w:ins w:id="12" w:author="Hägni, Ernest (SekAL)" w:date="2021-05-05T09:30:00Z">
        <w:r w:rsidRPr="00027183">
          <w:rPr>
            <w:color w:val="808080" w:themeColor="background1" w:themeShade="80"/>
          </w:rPr>
          <w:t xml:space="preserve">-Mit Armierung belastet: Michaela </w:t>
        </w:r>
        <w:proofErr w:type="spellStart"/>
        <w:r w:rsidRPr="00027183">
          <w:rPr>
            <w:color w:val="808080" w:themeColor="background1" w:themeShade="80"/>
          </w:rPr>
          <w:t>Götsch</w:t>
        </w:r>
        <w:proofErr w:type="spellEnd"/>
        <w:r w:rsidRPr="00027183">
          <w:rPr>
            <w:color w:val="808080" w:themeColor="background1" w:themeShade="80"/>
          </w:rPr>
          <w:t>, 2020</w:t>
        </w:r>
      </w:ins>
    </w:p>
    <w:p w14:paraId="569E706A" w14:textId="77777777" w:rsidR="008C4826" w:rsidRPr="005C1383" w:rsidRDefault="008C4826" w:rsidP="008C4826">
      <w:pPr>
        <w:pStyle w:val="TEBISIOberschrift2Ebene"/>
      </w:pPr>
      <w:r w:rsidRPr="005C1383">
        <w:lastRenderedPageBreak/>
        <w:t>Spannbeton und Zusammenfassung</w:t>
      </w:r>
    </w:p>
    <w:p w14:paraId="174B7830" w14:textId="77777777" w:rsidR="008C4826" w:rsidRDefault="008C4826" w:rsidP="008C4826">
      <w:r>
        <w:t>Das folgende Video fasst das wichtigste sehr anschaulich und gut strukturiert zusammen (englisch mit deutschen Untertiteln)</w:t>
      </w:r>
    </w:p>
    <w:p w14:paraId="454E8F92" w14:textId="77777777" w:rsidR="008C4826" w:rsidRPr="00F57205" w:rsidRDefault="008E7FDD" w:rsidP="008C4826">
      <w:hyperlink r:id="rId19" w:history="1">
        <w:r w:rsidR="008C4826" w:rsidRPr="00F57205">
          <w:rPr>
            <w:rStyle w:val="Hyperlink"/>
          </w:rPr>
          <w:t>https://www.youtube.com/watch?v=cZINeaDjisY</w:t>
        </w:r>
      </w:hyperlink>
    </w:p>
    <w:p w14:paraId="71E6AE7A" w14:textId="77777777" w:rsidR="008C4826" w:rsidRDefault="008C4826" w:rsidP="008C4826">
      <w:r>
        <w:t>Schaut euch das Video an und beantwortet im Anschluss noch folgende weiterführende Frage:</w:t>
      </w:r>
    </w:p>
    <w:p w14:paraId="24647ED0" w14:textId="26998043" w:rsidR="008C4826" w:rsidRPr="008C4826" w:rsidRDefault="008C4826" w:rsidP="008C4826">
      <w:pPr>
        <w:pStyle w:val="TEBISIONummerierung"/>
        <w:numPr>
          <w:ilvl w:val="0"/>
          <w:numId w:val="37"/>
        </w:numPr>
        <w:ind w:left="227" w:hanging="227"/>
      </w:pPr>
      <w:r w:rsidRPr="008C4826">
        <w:t xml:space="preserve">Welchen Vorteil hat es, wenn die Stahlelemente im Beton vor oder nach dem </w:t>
      </w:r>
      <w:proofErr w:type="spellStart"/>
      <w:r w:rsidRPr="008C4826">
        <w:t>Giessen</w:t>
      </w:r>
      <w:proofErr w:type="spellEnd"/>
      <w:r w:rsidRPr="008C4826">
        <w:t xml:space="preserve"> des Betons gespannt</w:t>
      </w:r>
      <w:r>
        <w:t xml:space="preserve"> werden?</w:t>
      </w:r>
    </w:p>
    <w:p w14:paraId="3E61AA5C" w14:textId="6BA883BB" w:rsidR="008C4826" w:rsidRPr="008C4826" w:rsidRDefault="008C4826" w:rsidP="008C4826">
      <w:pPr>
        <w:pStyle w:val="TebisioeingerckterAbsatz"/>
        <w:rPr>
          <w:color w:val="FF0000"/>
        </w:rPr>
      </w:pPr>
      <w:r w:rsidRPr="008C4826">
        <w:rPr>
          <w:color w:val="FF0000"/>
        </w:rPr>
        <w:t>Wird ein Stahlelement in Zugrichtung belastet, dehnt es sich trotz seiner hohen Zugfestigkeit in Längsrichtung et</w:t>
      </w:r>
      <w:ins w:id="13" w:author="von Arx Matthias" w:date="2020-11-11T12:58:00Z">
        <w:r w:rsidR="00F45246">
          <w:rPr>
            <w:color w:val="FF0000"/>
          </w:rPr>
          <w:t>w</w:t>
        </w:r>
      </w:ins>
      <w:r w:rsidRPr="008C4826">
        <w:rPr>
          <w:color w:val="FF0000"/>
        </w:rPr>
        <w:t xml:space="preserve">as aus. Dadurch entstehen im Beton kleine Risse, die mit der Zeit zu Korrosion führen können. Um dies zu verhindern, kann das Stahlelement (vor oder nach dem </w:t>
      </w:r>
      <w:proofErr w:type="spellStart"/>
      <w:r w:rsidRPr="008C4826">
        <w:rPr>
          <w:color w:val="FF0000"/>
        </w:rPr>
        <w:t>Giessen</w:t>
      </w:r>
      <w:proofErr w:type="spellEnd"/>
      <w:r w:rsidRPr="008C4826">
        <w:rPr>
          <w:color w:val="FF0000"/>
        </w:rPr>
        <w:t xml:space="preserve"> des Betons) gespannt werden. Dann hat es bereits die Länge, die es bei maximaler Zugbelastung aufweist. Selbst bei </w:t>
      </w:r>
      <w:del w:id="14" w:author="von Arx Matthias" w:date="2020-11-11T12:59:00Z">
        <w:r w:rsidRPr="008C4826" w:rsidDel="00085B53">
          <w:rPr>
            <w:color w:val="FF0000"/>
          </w:rPr>
          <w:delText xml:space="preserve"> </w:delText>
        </w:r>
      </w:del>
      <w:r w:rsidRPr="008C4826">
        <w:rPr>
          <w:color w:val="FF0000"/>
        </w:rPr>
        <w:t>voller Belastung entstehen im Beton keine oder kaum Risse.</w:t>
      </w:r>
    </w:p>
    <w:p w14:paraId="43D1591F" w14:textId="77777777" w:rsidR="008C4826" w:rsidRDefault="008C4826" w:rsidP="008C4826">
      <w:pPr>
        <w:pStyle w:val="Listenabsatz"/>
        <w:ind w:left="284" w:hanging="284"/>
        <w:rPr>
          <w:b/>
        </w:rPr>
      </w:pPr>
    </w:p>
    <w:p w14:paraId="03010068" w14:textId="77777777" w:rsidR="008C4826" w:rsidRDefault="008C4826" w:rsidP="00C115EC">
      <w:pPr>
        <w:pStyle w:val="TEBISOberschrift1Ebene"/>
      </w:pPr>
    </w:p>
    <w:p w14:paraId="3EAEC9A7" w14:textId="77777777" w:rsidR="008C4826" w:rsidRDefault="008C4826" w:rsidP="00C115EC">
      <w:pPr>
        <w:pStyle w:val="TEBISOberschrift1Ebene"/>
      </w:pPr>
    </w:p>
    <w:sectPr w:rsidR="008C4826" w:rsidSect="00564A1F">
      <w:headerReference w:type="default" r:id="rId20"/>
      <w:pgSz w:w="11900" w:h="16840"/>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Jörg Schmill" w:date="2020-07-29T17:36:00Z" w:initials="JS">
    <w:p w14:paraId="1DEF2102" w14:textId="77777777" w:rsidR="008C4826" w:rsidRDefault="008C4826" w:rsidP="008C4826">
      <w:pPr>
        <w:pStyle w:val="Kommentartext"/>
      </w:pPr>
      <w:r>
        <w:rPr>
          <w:rStyle w:val="Kommentarzeichen"/>
        </w:rPr>
        <w:annotationRef/>
      </w:r>
      <w:r>
        <w:t>In diesem Dokument habe ich ausschliesslich die Lösungen (in roter Schriftfarbe) redigiert!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DEF210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C321D" w16cex:dateUtc="2020-07-29T15: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EF2102" w16cid:durableId="22CC32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44325D" w14:textId="77777777" w:rsidR="008E7FDD" w:rsidRDefault="008E7FDD" w:rsidP="005952F4">
      <w:r>
        <w:separator/>
      </w:r>
    </w:p>
  </w:endnote>
  <w:endnote w:type="continuationSeparator" w:id="0">
    <w:p w14:paraId="0D5910BB" w14:textId="77777777" w:rsidR="008E7FDD" w:rsidRDefault="008E7FDD"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0"/>
    <w:family w:val="decorative"/>
    <w:pitch w:val="variable"/>
    <w:sig w:usb0="00000003" w:usb1="00000000" w:usb2="00000000" w:usb3="00000000" w:csb0="00000001" w:csb1="00000000"/>
  </w:font>
  <w:font w:name="egyptienne f 55 roman">
    <w:altName w:val="Calibri"/>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altName w:val="Calibri"/>
    <w:panose1 w:val="00000000000000000000"/>
    <w:charset w:val="00"/>
    <w:family w:val="auto"/>
    <w:notTrueType/>
    <w:pitch w:val="variable"/>
    <w:sig w:usb0="00000003" w:usb1="00000000" w:usb2="00000000" w:usb3="00000000" w:csb0="00000001" w:csb1="00000000"/>
  </w:font>
  <w:font w:name="times new roman (textkörper cs)">
    <w:altName w:val="Times New Roman"/>
    <w:panose1 w:val="020B0604020202020204"/>
    <w:charset w:val="00"/>
    <w:family w:val="roman"/>
    <w:notTrueType/>
    <w:pitch w:val="default"/>
  </w:font>
  <w:font w:name="egyptienne f 65">
    <w:altName w:val="Calibri"/>
    <w:panose1 w:val="020B0604020202020204"/>
    <w:charset w:val="00"/>
    <w:family w:val="auto"/>
    <w:notTrueType/>
    <w:pitch w:val="variable"/>
    <w:sig w:usb0="00000003" w:usb1="00000000" w:usb2="00000000" w:usb3="00000000" w:csb0="00000001" w:csb1="00000000"/>
  </w:font>
  <w:font w:name="univers 55 roman">
    <w:altName w:val="Calibri"/>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D72AEB" w14:textId="77777777" w:rsidR="008E7FDD" w:rsidRDefault="008E7FDD" w:rsidP="005952F4">
      <w:r>
        <w:separator/>
      </w:r>
    </w:p>
  </w:footnote>
  <w:footnote w:type="continuationSeparator" w:id="0">
    <w:p w14:paraId="1285F210" w14:textId="77777777" w:rsidR="008E7FDD" w:rsidRDefault="008E7FDD"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2C4E1" w14:textId="18B1B839" w:rsidR="00522437" w:rsidRPr="008C4826" w:rsidRDefault="008C4826" w:rsidP="008C4826">
    <w:pPr>
      <w:pStyle w:val="Kopfzeile"/>
    </w:pPr>
    <w:r w:rsidRPr="008C4826">
      <w:t>Lehreinheit Beton, Untereinheit 2, Lösungsblatt 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B3CAE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6A0234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2E62CB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92D95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77C58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CC82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E04C3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E8EB7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68E63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7BC85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2"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4"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5"/>
  </w:num>
  <w:num w:numId="2">
    <w:abstractNumId w:val="10"/>
  </w:num>
  <w:num w:numId="3">
    <w:abstractNumId w:val="26"/>
  </w:num>
  <w:num w:numId="4">
    <w:abstractNumId w:val="30"/>
  </w:num>
  <w:num w:numId="5">
    <w:abstractNumId w:val="33"/>
  </w:num>
  <w:num w:numId="6">
    <w:abstractNumId w:val="32"/>
  </w:num>
  <w:num w:numId="7">
    <w:abstractNumId w:val="11"/>
  </w:num>
  <w:num w:numId="8">
    <w:abstractNumId w:val="16"/>
  </w:num>
  <w:num w:numId="9">
    <w:abstractNumId w:val="28"/>
  </w:num>
  <w:num w:numId="10">
    <w:abstractNumId w:val="12"/>
  </w:num>
  <w:num w:numId="11">
    <w:abstractNumId w:val="13"/>
  </w:num>
  <w:num w:numId="12">
    <w:abstractNumId w:val="24"/>
  </w:num>
  <w:num w:numId="13">
    <w:abstractNumId w:val="19"/>
  </w:num>
  <w:num w:numId="14">
    <w:abstractNumId w:val="34"/>
  </w:num>
  <w:num w:numId="15">
    <w:abstractNumId w:val="20"/>
  </w:num>
  <w:num w:numId="16">
    <w:abstractNumId w:val="17"/>
  </w:num>
  <w:num w:numId="17">
    <w:abstractNumId w:val="22"/>
  </w:num>
  <w:num w:numId="18">
    <w:abstractNumId w:val="14"/>
  </w:num>
  <w:num w:numId="19">
    <w:abstractNumId w:val="31"/>
  </w:num>
  <w:num w:numId="20">
    <w:abstractNumId w:val="25"/>
  </w:num>
  <w:num w:numId="21">
    <w:abstractNumId w:val="21"/>
  </w:num>
  <w:num w:numId="22">
    <w:abstractNumId w:val="29"/>
  </w:num>
  <w:num w:numId="23">
    <w:abstractNumId w:val="35"/>
  </w:num>
  <w:num w:numId="24">
    <w:abstractNumId w:val="18"/>
  </w:num>
  <w:num w:numId="25">
    <w:abstractNumId w:val="27"/>
  </w:num>
  <w:num w:numId="26">
    <w:abstractNumId w:val="2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9"/>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örg Schmill">
    <w15:presenceInfo w15:providerId="Windows Live" w15:userId="0f4d2c70ca43de4a"/>
  </w15:person>
  <w15:person w15:author="Hägni, Ernest (SekAL)">
    <w15:presenceInfo w15:providerId="AD" w15:userId="S::ernest.haegni@sbl.ch::25fc4a62-ac03-4d75-acfc-ebfb4c1dc387"/>
  </w15:person>
  <w15:person w15:author="von Arx Matthias">
    <w15:presenceInfo w15:providerId="AD" w15:userId="S-1-5-21-1989455172-1897784816-2661721949-227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1"/>
  <w:proofState w:spelling="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trackRevisions/>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468"/>
    <w:rsid w:val="000001DA"/>
    <w:rsid w:val="00004F70"/>
    <w:rsid w:val="00011D96"/>
    <w:rsid w:val="0001253D"/>
    <w:rsid w:val="00014F3E"/>
    <w:rsid w:val="000176C5"/>
    <w:rsid w:val="000233D7"/>
    <w:rsid w:val="00025208"/>
    <w:rsid w:val="0002661C"/>
    <w:rsid w:val="00027183"/>
    <w:rsid w:val="00030116"/>
    <w:rsid w:val="0003104C"/>
    <w:rsid w:val="00036455"/>
    <w:rsid w:val="00037E61"/>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5B53"/>
    <w:rsid w:val="00086D90"/>
    <w:rsid w:val="00091E08"/>
    <w:rsid w:val="00094F89"/>
    <w:rsid w:val="00095635"/>
    <w:rsid w:val="000A313C"/>
    <w:rsid w:val="000A42F8"/>
    <w:rsid w:val="000A6D34"/>
    <w:rsid w:val="000B297D"/>
    <w:rsid w:val="000B4A86"/>
    <w:rsid w:val="000B4ED1"/>
    <w:rsid w:val="000B5620"/>
    <w:rsid w:val="000B65D2"/>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5461"/>
    <w:rsid w:val="00106B50"/>
    <w:rsid w:val="00114946"/>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B1249"/>
    <w:rsid w:val="001B198B"/>
    <w:rsid w:val="001B37F0"/>
    <w:rsid w:val="001B3C0F"/>
    <w:rsid w:val="001B6145"/>
    <w:rsid w:val="001B758B"/>
    <w:rsid w:val="001C1EED"/>
    <w:rsid w:val="001C26C3"/>
    <w:rsid w:val="001C552B"/>
    <w:rsid w:val="001D2C66"/>
    <w:rsid w:val="001D4702"/>
    <w:rsid w:val="001D4DC9"/>
    <w:rsid w:val="001D6539"/>
    <w:rsid w:val="001D65C0"/>
    <w:rsid w:val="001E3D74"/>
    <w:rsid w:val="001F0120"/>
    <w:rsid w:val="001F6BC8"/>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5759"/>
    <w:rsid w:val="00381EF4"/>
    <w:rsid w:val="00382468"/>
    <w:rsid w:val="003827AF"/>
    <w:rsid w:val="0039117F"/>
    <w:rsid w:val="0039348C"/>
    <w:rsid w:val="00395C93"/>
    <w:rsid w:val="003A1AF1"/>
    <w:rsid w:val="003A53DC"/>
    <w:rsid w:val="003B1BF4"/>
    <w:rsid w:val="003B1FEC"/>
    <w:rsid w:val="003B3B79"/>
    <w:rsid w:val="003B676D"/>
    <w:rsid w:val="003C017D"/>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10DC"/>
    <w:rsid w:val="004340F8"/>
    <w:rsid w:val="004347D0"/>
    <w:rsid w:val="0044033C"/>
    <w:rsid w:val="004403FA"/>
    <w:rsid w:val="00441D51"/>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35A7"/>
    <w:rsid w:val="004B35FE"/>
    <w:rsid w:val="004B5D7A"/>
    <w:rsid w:val="004C06D5"/>
    <w:rsid w:val="004C1564"/>
    <w:rsid w:val="004C291D"/>
    <w:rsid w:val="004C509E"/>
    <w:rsid w:val="004C73F8"/>
    <w:rsid w:val="004D0224"/>
    <w:rsid w:val="004D4126"/>
    <w:rsid w:val="004D4B7D"/>
    <w:rsid w:val="004E473F"/>
    <w:rsid w:val="004F0B65"/>
    <w:rsid w:val="004F2D32"/>
    <w:rsid w:val="004F6FD5"/>
    <w:rsid w:val="004F7158"/>
    <w:rsid w:val="005025A9"/>
    <w:rsid w:val="00503CDC"/>
    <w:rsid w:val="00505648"/>
    <w:rsid w:val="00511E0C"/>
    <w:rsid w:val="00520284"/>
    <w:rsid w:val="005218F2"/>
    <w:rsid w:val="00521EEE"/>
    <w:rsid w:val="00522437"/>
    <w:rsid w:val="00525569"/>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6570"/>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73AB3"/>
    <w:rsid w:val="00680626"/>
    <w:rsid w:val="00683991"/>
    <w:rsid w:val="0068465A"/>
    <w:rsid w:val="00685377"/>
    <w:rsid w:val="00685B44"/>
    <w:rsid w:val="00690724"/>
    <w:rsid w:val="006909D9"/>
    <w:rsid w:val="006A0561"/>
    <w:rsid w:val="006A4E64"/>
    <w:rsid w:val="006B3334"/>
    <w:rsid w:val="006B7B66"/>
    <w:rsid w:val="006C34D6"/>
    <w:rsid w:val="006C45A5"/>
    <w:rsid w:val="006C483B"/>
    <w:rsid w:val="006C5776"/>
    <w:rsid w:val="006C7CB9"/>
    <w:rsid w:val="006D1541"/>
    <w:rsid w:val="006D4BA7"/>
    <w:rsid w:val="006E197A"/>
    <w:rsid w:val="006E29D1"/>
    <w:rsid w:val="006E43DB"/>
    <w:rsid w:val="006E4F2D"/>
    <w:rsid w:val="006E70BA"/>
    <w:rsid w:val="006F1E5E"/>
    <w:rsid w:val="006F2734"/>
    <w:rsid w:val="006F6077"/>
    <w:rsid w:val="006F7244"/>
    <w:rsid w:val="00710468"/>
    <w:rsid w:val="007113C6"/>
    <w:rsid w:val="00720396"/>
    <w:rsid w:val="00726CC8"/>
    <w:rsid w:val="00731D72"/>
    <w:rsid w:val="007330BA"/>
    <w:rsid w:val="007338CE"/>
    <w:rsid w:val="00735BA6"/>
    <w:rsid w:val="007402A5"/>
    <w:rsid w:val="007443DB"/>
    <w:rsid w:val="007460C4"/>
    <w:rsid w:val="00750095"/>
    <w:rsid w:val="00752C00"/>
    <w:rsid w:val="00753331"/>
    <w:rsid w:val="00753BA7"/>
    <w:rsid w:val="00753E13"/>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B30B9"/>
    <w:rsid w:val="007C297D"/>
    <w:rsid w:val="007C2C91"/>
    <w:rsid w:val="007C67F7"/>
    <w:rsid w:val="007D3A4D"/>
    <w:rsid w:val="007D3DC7"/>
    <w:rsid w:val="007E0F9D"/>
    <w:rsid w:val="007E5E04"/>
    <w:rsid w:val="007F17F1"/>
    <w:rsid w:val="007F3E0D"/>
    <w:rsid w:val="007F631C"/>
    <w:rsid w:val="007F698D"/>
    <w:rsid w:val="00800F3A"/>
    <w:rsid w:val="0080454D"/>
    <w:rsid w:val="008107DE"/>
    <w:rsid w:val="00815C36"/>
    <w:rsid w:val="0081782E"/>
    <w:rsid w:val="00820970"/>
    <w:rsid w:val="008229C7"/>
    <w:rsid w:val="00822CB4"/>
    <w:rsid w:val="00823988"/>
    <w:rsid w:val="00823AAE"/>
    <w:rsid w:val="00823D7D"/>
    <w:rsid w:val="00831E1D"/>
    <w:rsid w:val="008355D9"/>
    <w:rsid w:val="0083651A"/>
    <w:rsid w:val="0083723C"/>
    <w:rsid w:val="00843708"/>
    <w:rsid w:val="00845260"/>
    <w:rsid w:val="0084603B"/>
    <w:rsid w:val="008511E9"/>
    <w:rsid w:val="00851B83"/>
    <w:rsid w:val="008528EE"/>
    <w:rsid w:val="00853759"/>
    <w:rsid w:val="00860185"/>
    <w:rsid w:val="008712DC"/>
    <w:rsid w:val="0087255B"/>
    <w:rsid w:val="00874FC0"/>
    <w:rsid w:val="008772FB"/>
    <w:rsid w:val="0088292B"/>
    <w:rsid w:val="0088585A"/>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4826"/>
    <w:rsid w:val="008C70F5"/>
    <w:rsid w:val="008D1775"/>
    <w:rsid w:val="008D3979"/>
    <w:rsid w:val="008D5204"/>
    <w:rsid w:val="008D5A96"/>
    <w:rsid w:val="008E4657"/>
    <w:rsid w:val="008E7FDD"/>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520F"/>
    <w:rsid w:val="009460BA"/>
    <w:rsid w:val="00950BF3"/>
    <w:rsid w:val="00950FD0"/>
    <w:rsid w:val="0095217F"/>
    <w:rsid w:val="00956812"/>
    <w:rsid w:val="00956EFC"/>
    <w:rsid w:val="00961B0A"/>
    <w:rsid w:val="00967A37"/>
    <w:rsid w:val="009726C6"/>
    <w:rsid w:val="00972F16"/>
    <w:rsid w:val="00975C89"/>
    <w:rsid w:val="009834F0"/>
    <w:rsid w:val="0098407C"/>
    <w:rsid w:val="00990356"/>
    <w:rsid w:val="00992219"/>
    <w:rsid w:val="00994E24"/>
    <w:rsid w:val="00995A03"/>
    <w:rsid w:val="009964E8"/>
    <w:rsid w:val="009A0C93"/>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5DF"/>
    <w:rsid w:val="00B072C7"/>
    <w:rsid w:val="00B079C2"/>
    <w:rsid w:val="00B2156B"/>
    <w:rsid w:val="00B25418"/>
    <w:rsid w:val="00B35B6E"/>
    <w:rsid w:val="00B40700"/>
    <w:rsid w:val="00B427EA"/>
    <w:rsid w:val="00B43267"/>
    <w:rsid w:val="00B5337F"/>
    <w:rsid w:val="00B56DF4"/>
    <w:rsid w:val="00B56E48"/>
    <w:rsid w:val="00B629FF"/>
    <w:rsid w:val="00B6326F"/>
    <w:rsid w:val="00B65516"/>
    <w:rsid w:val="00B65C48"/>
    <w:rsid w:val="00B67D31"/>
    <w:rsid w:val="00B80D38"/>
    <w:rsid w:val="00B91CE4"/>
    <w:rsid w:val="00B94526"/>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D1FAB"/>
    <w:rsid w:val="00CD2AF7"/>
    <w:rsid w:val="00CD31FF"/>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388C"/>
    <w:rsid w:val="00D169AA"/>
    <w:rsid w:val="00D25E59"/>
    <w:rsid w:val="00D2641D"/>
    <w:rsid w:val="00D2699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4ADF"/>
    <w:rsid w:val="00DA4C61"/>
    <w:rsid w:val="00DB18E4"/>
    <w:rsid w:val="00DB272F"/>
    <w:rsid w:val="00DB2BCF"/>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3A0"/>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45246"/>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4826"/>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 w:type="paragraph" w:styleId="Listenabsatz">
    <w:name w:val="List Paragraph"/>
    <w:basedOn w:val="Standard"/>
    <w:uiPriority w:val="34"/>
    <w:qFormat/>
    <w:rsid w:val="008C4826"/>
    <w:pPr>
      <w:spacing w:before="120" w:after="0" w:line="240" w:lineRule="auto"/>
      <w:ind w:left="720"/>
      <w:contextualSpacing/>
      <w:jc w:val="both"/>
    </w:pPr>
    <w:rPr>
      <w:rFonts w:asciiTheme="minorHAnsi" w:hAnsiTheme="minorHAnsi"/>
      <w:sz w:val="22"/>
    </w:rPr>
  </w:style>
  <w:style w:type="paragraph" w:styleId="berarbeitung">
    <w:name w:val="Revision"/>
    <w:hidden/>
    <w:uiPriority w:val="99"/>
    <w:semiHidden/>
    <w:rsid w:val="001C1EED"/>
    <w:rPr>
      <w:rFonts w:ascii="egyptienne f 55 roman" w:eastAsia="Times New Roman" w:hAnsi="egyptienne f 55 roman" w:cstheme="minorHAnsi"/>
      <w:sz w:val="19"/>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1.emf"/><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youtube.com/watch?v=Fjgpvi8igbE" TargetMode="Externa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wikiwand.com/de/Mechanische_Spannung" TargetMode="Externa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yperlink" Target="https://www.youtube.com/watch?v=cZINeaDjisY"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2.png"/><Relationship Id="rId22"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1E32F-F070-4620-9C53-19287D666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C:\Users\michaela.goetsch\switchdrive\Tebisio\Vorlagen\Übersichtsdokument für die Lehrperson.dotx</Template>
  <TotalTime>0</TotalTime>
  <Pages>3</Pages>
  <Words>760</Words>
  <Characters>4793</Characters>
  <Application>Microsoft Office Word</Application>
  <DocSecurity>0</DocSecurity>
  <Lines>39</Lines>
  <Paragraphs>11</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Hägni, Ernest (SekAL)</cp:lastModifiedBy>
  <cp:revision>6</cp:revision>
  <cp:lastPrinted>2020-02-13T13:20:00Z</cp:lastPrinted>
  <dcterms:created xsi:type="dcterms:W3CDTF">2020-08-19T18:13:00Z</dcterms:created>
  <dcterms:modified xsi:type="dcterms:W3CDTF">2021-05-05T07:34:00Z</dcterms:modified>
</cp:coreProperties>
</file>